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0F59BB03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377093" w:rsidRPr="00377093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Spotrebný materiál_2024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DD3A2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60</w:t>
      </w:r>
      <w:r w:rsidR="0037709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818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16BDE3FB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984C15">
        <w:rPr>
          <w:rFonts w:ascii="Arial Narrow" w:hAnsi="Arial Narrow"/>
        </w:rPr>
        <w:t>január</w:t>
      </w:r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984C15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7A5BF6">
        <w:rPr>
          <w:rFonts w:ascii="Arial Narrow" w:hAnsi="Arial Narrow"/>
        </w:rPr>
        <w:t>martina.hlavova</w:t>
      </w:r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3F7F7B8A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377093" w:rsidRPr="00377093">
          <w:rPr>
            <w:rStyle w:val="Hypertextovprepojenie"/>
            <w:rFonts w:ascii="Arial Narrow" w:hAnsi="Arial Narrow"/>
          </w:rPr>
          <w:t>https://josephine.proebiz.com/sk/tender/60818/summary</w:t>
        </w:r>
      </w:hyperlink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2F091D1D" w:rsidR="00BC4B6D" w:rsidRPr="008A38F0" w:rsidRDefault="00EC4F1A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EC4F1A">
        <w:rPr>
          <w:rFonts w:ascii="Arial Narrow" w:hAnsi="Arial Narrow"/>
          <w:sz w:val="24"/>
          <w:szCs w:val="24"/>
        </w:rPr>
        <w:t xml:space="preserve">Predmetom </w:t>
      </w:r>
      <w:r w:rsidRPr="00382D7F">
        <w:rPr>
          <w:rFonts w:ascii="Arial Narrow" w:hAnsi="Arial Narrow"/>
          <w:sz w:val="24"/>
          <w:szCs w:val="24"/>
        </w:rPr>
        <w:t xml:space="preserve">zákazky je nákup </w:t>
      </w:r>
      <w:r w:rsidR="00377093">
        <w:rPr>
          <w:rFonts w:ascii="Arial Narrow" w:hAnsi="Arial Narrow"/>
          <w:sz w:val="24"/>
          <w:szCs w:val="24"/>
        </w:rPr>
        <w:t>spotrebného materiálu</w:t>
      </w:r>
      <w:r w:rsidRPr="00382D7F">
        <w:rPr>
          <w:rFonts w:ascii="Arial Narrow" w:hAnsi="Arial Narrow"/>
          <w:sz w:val="24"/>
          <w:szCs w:val="24"/>
        </w:rPr>
        <w:t xml:space="preserve"> pre útvary MV SR, na zabezpečenie chodu rezortu 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EEA1074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377093" w:rsidRPr="00377093">
        <w:rPr>
          <w:rFonts w:ascii="Arial Narrow" w:hAnsi="Arial Narrow"/>
          <w:b/>
          <w:bCs/>
          <w:color w:val="000000"/>
        </w:rPr>
        <w:t xml:space="preserve">175 741,00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1F9F3C8F" w:rsidR="00787DD1" w:rsidRPr="00B57D54" w:rsidRDefault="006E20FB" w:rsidP="0027348F">
      <w:pPr>
        <w:tabs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413445">
        <w:rPr>
          <w:rFonts w:ascii="Arial Narrow" w:hAnsi="Arial Narrow"/>
        </w:rPr>
        <w:t xml:space="preserve"> do </w:t>
      </w:r>
      <w:r w:rsidR="00377093">
        <w:rPr>
          <w:rFonts w:ascii="Arial Narrow" w:hAnsi="Arial Narrow"/>
          <w:b/>
        </w:rPr>
        <w:t>9</w:t>
      </w:r>
      <w:r w:rsidR="00DD3A23">
        <w:rPr>
          <w:rFonts w:ascii="Arial Narrow" w:hAnsi="Arial Narrow"/>
          <w:b/>
        </w:rPr>
        <w:t>0</w:t>
      </w:r>
      <w:r w:rsidR="00787DD1" w:rsidRPr="00E72B07">
        <w:rPr>
          <w:rFonts w:ascii="Arial Narrow" w:hAnsi="Arial Narrow"/>
          <w:b/>
          <w:sz w:val="22"/>
          <w:szCs w:val="22"/>
        </w:rPr>
        <w:t xml:space="preserve">  dní</w:t>
      </w:r>
      <w:r w:rsidR="00787DD1" w:rsidRPr="00B57D54">
        <w:rPr>
          <w:rFonts w:ascii="Arial Narrow" w:hAnsi="Arial Narrow"/>
          <w:sz w:val="22"/>
          <w:szCs w:val="22"/>
        </w:rPr>
        <w:t xml:space="preserve"> odo dňa nadobudnutia účinnosti zmluvy</w:t>
      </w:r>
      <w:ins w:id="1" w:author="Martina Hlavová" w:date="2025-02-05T06:53:00Z">
        <w:r w:rsidR="0027348F">
          <w:rPr>
            <w:rFonts w:ascii="Arial Narrow" w:hAnsi="Arial Narrow"/>
            <w:sz w:val="22"/>
            <w:szCs w:val="22"/>
          </w:rPr>
          <w:t xml:space="preserve">, </w:t>
        </w:r>
        <w:r w:rsidR="0027348F" w:rsidRPr="003D3964">
          <w:rPr>
            <w:rFonts w:ascii="Arial Narrow" w:hAnsi="Arial Narrow"/>
            <w:sz w:val="22"/>
            <w:szCs w:val="22"/>
          </w:rPr>
          <w:t>verejný obstarávateľ akceptuje aj čiastkovú dodávku rozdelenú do dvoch častí</w:t>
        </w:r>
      </w:ins>
      <w:ins w:id="2" w:author="Martina Hlavová" w:date="2025-02-05T06:54:00Z">
        <w:r w:rsidR="0027348F">
          <w:rPr>
            <w:rFonts w:ascii="Arial Narrow" w:hAnsi="Arial Narrow"/>
            <w:sz w:val="22"/>
            <w:szCs w:val="22"/>
          </w:rPr>
          <w:t>.</w:t>
        </w:r>
      </w:ins>
      <w:bookmarkStart w:id="3" w:name="_GoBack"/>
      <w:bookmarkEnd w:id="3"/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4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5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6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7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984AAD" w:rsidRPr="00624327">
        <w:rPr>
          <w:rFonts w:ascii="Arial Narrow" w:hAnsi="Arial Narrow" w:cs="Segoe UI"/>
          <w:color w:val="494949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8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9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0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10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1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11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2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3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3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4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4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5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5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6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6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7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7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8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8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9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9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2A69F0">
        <w:rPr>
          <w:rFonts w:ascii="Arial Narrow" w:hAnsi="Arial Narrow"/>
        </w:rPr>
        <w:t>Edge</w:t>
      </w: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0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20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21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21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2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2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3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3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4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4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5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5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2A3E6" w14:textId="77777777" w:rsidR="00046198" w:rsidRDefault="00046198">
      <w:r>
        <w:separator/>
      </w:r>
    </w:p>
  </w:endnote>
  <w:endnote w:type="continuationSeparator" w:id="0">
    <w:p w14:paraId="21CE9968" w14:textId="77777777" w:rsidR="00046198" w:rsidRDefault="0004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18A46894" w:rsidR="00312F97" w:rsidRPr="00BA0827" w:rsidRDefault="00377093" w:rsidP="00BA0827">
    <w:pPr>
      <w:pStyle w:val="Pta"/>
      <w:rPr>
        <w:lang w:val="sk-SK"/>
      </w:rPr>
    </w:pPr>
    <w:r w:rsidRPr="00377093">
      <w:rPr>
        <w:sz w:val="20"/>
        <w:lang w:val="sk-SK"/>
      </w:rPr>
      <w:t>Spotrebný materiál_2024</w:t>
    </w:r>
    <w:r w:rsidR="00413445" w:rsidRPr="00DD3A23">
      <w:rPr>
        <w:sz w:val="20"/>
        <w:lang w:val="sk-SK"/>
      </w:rPr>
      <w:t xml:space="preserve">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 w:rsidR="00DD3A23">
      <w:rPr>
        <w:sz w:val="20"/>
        <w:lang w:val="sk-SK"/>
      </w:rPr>
      <w:t>60</w:t>
    </w:r>
    <w:r>
      <w:rPr>
        <w:sz w:val="20"/>
        <w:lang w:val="sk-SK"/>
      </w:rPr>
      <w:t>818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27348F" w:rsidRPr="0027348F">
      <w:rPr>
        <w:b/>
        <w:bCs/>
        <w:noProof/>
        <w:sz w:val="20"/>
        <w:szCs w:val="22"/>
        <w:lang w:val="sk-SK"/>
      </w:rPr>
      <w:t>3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27348F" w:rsidRPr="0027348F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2F782" w14:textId="77777777" w:rsidR="00046198" w:rsidRDefault="00046198">
      <w:r>
        <w:separator/>
      </w:r>
    </w:p>
  </w:footnote>
  <w:footnote w:type="continuationSeparator" w:id="0">
    <w:p w14:paraId="4FF12380" w14:textId="77777777" w:rsidR="00046198" w:rsidRDefault="00046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6198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348F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3F3A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4C15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0818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E7A6-868A-481F-8ABB-ACBC6D60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0</TotalTime>
  <Pages>9</Pages>
  <Words>3029</Words>
  <Characters>17268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20257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2</cp:revision>
  <cp:lastPrinted>2023-04-04T05:36:00Z</cp:lastPrinted>
  <dcterms:created xsi:type="dcterms:W3CDTF">2025-02-05T05:54:00Z</dcterms:created>
  <dcterms:modified xsi:type="dcterms:W3CDTF">2025-02-05T05:54:00Z</dcterms:modified>
</cp:coreProperties>
</file>